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A3E0" w14:textId="30678A8E" w:rsidR="003F301E" w:rsidRDefault="003F301E" w:rsidP="003F301E">
      <w:pPr>
        <w:pStyle w:val="Heading9"/>
      </w:pPr>
      <w:bookmarkStart w:id="0" w:name="_Toc107249708"/>
      <w:r>
        <w:t xml:space="preserve">Comparison </w:t>
      </w:r>
      <w:r w:rsidRPr="00D35E3F">
        <w:t>of</w:t>
      </w:r>
      <w:r>
        <w:t xml:space="preserve"> Current and </w:t>
      </w:r>
      <w:r w:rsidR="00951921">
        <w:t>Revised</w:t>
      </w:r>
      <w:r>
        <w:t xml:space="preserve"> </w:t>
      </w:r>
      <w:r w:rsidR="008B6D56">
        <w:t xml:space="preserve">Home Health Care </w:t>
      </w:r>
      <w:r>
        <w:t>CAHPS</w:t>
      </w:r>
      <w:r w:rsidR="00B80F8C" w:rsidRPr="00B80F8C">
        <w:rPr>
          <w:sz w:val="24"/>
          <w:szCs w:val="24"/>
          <w:vertAlign w:val="superscript"/>
        </w:rPr>
        <w:t>®</w:t>
      </w:r>
      <w:r>
        <w:t xml:space="preserve"> Survey</w:t>
      </w:r>
      <w:r w:rsidR="00B80F8C">
        <w:t xml:space="preserve"> Instrument</w:t>
      </w:r>
      <w:r w:rsidR="001F7C92">
        <w:t>s</w:t>
      </w:r>
      <w:r>
        <w:t xml:space="preserve"> </w:t>
      </w:r>
      <w:bookmarkEnd w:id="0"/>
      <w:r w:rsidR="00951921">
        <w:t xml:space="preserve"> </w:t>
      </w:r>
    </w:p>
    <w:tbl>
      <w:tblPr>
        <w:tblStyle w:val="TableGrid"/>
        <w:tblpPr w:leftFromText="180" w:rightFromText="180" w:vertAnchor="text" w:horzAnchor="margin" w:tblpY="19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3331"/>
        <w:gridCol w:w="2594"/>
      </w:tblGrid>
      <w:tr w:rsidR="00F83F21" w:rsidRPr="00453EFC" w14:paraId="2CBDEE97" w14:textId="77777777" w:rsidTr="00F83F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  <w:shd w:val="clear" w:color="auto" w:fill="D9E2F3"/>
          </w:tcPr>
          <w:p w14:paraId="24F15F32" w14:textId="7271BE42" w:rsidR="00F83F21" w:rsidRPr="00F83F21" w:rsidRDefault="00F83F21" w:rsidP="00F83F21">
            <w:pPr>
              <w:pStyle w:val="TableListBullet1"/>
              <w:numPr>
                <w:ilvl w:val="0"/>
                <w:numId w:val="0"/>
              </w:numPr>
              <w:ind w:left="432" w:hanging="288"/>
              <w:rPr>
                <w:rFonts w:cs="Arial"/>
                <w:b/>
                <w:bCs/>
                <w:szCs w:val="18"/>
              </w:rPr>
            </w:pPr>
            <w:r w:rsidRPr="00F83F21">
              <w:rPr>
                <w:rFonts w:cs="Arial"/>
                <w:b/>
                <w:bCs/>
                <w:szCs w:val="18"/>
              </w:rPr>
              <w:t>HHCAHPS Survey, original version</w:t>
            </w:r>
          </w:p>
        </w:tc>
        <w:tc>
          <w:tcPr>
            <w:tcW w:w="1785" w:type="pct"/>
            <w:shd w:val="clear" w:color="auto" w:fill="D9E2F3"/>
          </w:tcPr>
          <w:p w14:paraId="5ADDC9EB" w14:textId="18546915" w:rsidR="00F83F21" w:rsidRPr="00F83F21" w:rsidRDefault="00F83F21" w:rsidP="00F83F21">
            <w:pPr>
              <w:pStyle w:val="TableListBullet1"/>
              <w:numPr>
                <w:ilvl w:val="0"/>
                <w:numId w:val="0"/>
              </w:numPr>
              <w:ind w:left="432" w:hanging="28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18"/>
              </w:rPr>
            </w:pPr>
            <w:r w:rsidRPr="00F83F21">
              <w:rPr>
                <w:rFonts w:cs="Arial"/>
                <w:b/>
                <w:bCs/>
                <w:szCs w:val="18"/>
              </w:rPr>
              <w:t>HHCAHPS Survey, version 2.0</w:t>
            </w:r>
          </w:p>
        </w:tc>
        <w:tc>
          <w:tcPr>
            <w:tcW w:w="1390" w:type="pct"/>
            <w:shd w:val="clear" w:color="auto" w:fill="D9E2F3"/>
          </w:tcPr>
          <w:p w14:paraId="09982486" w14:textId="6C360F82" w:rsidR="00F83F21" w:rsidRPr="00F83F21" w:rsidRDefault="00F83F21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23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18"/>
              </w:rPr>
            </w:pPr>
            <w:r w:rsidRPr="00F83F21">
              <w:rPr>
                <w:rFonts w:cs="Arial"/>
                <w:b/>
                <w:bCs/>
                <w:szCs w:val="18"/>
              </w:rPr>
              <w:t>Summary of Changes</w:t>
            </w:r>
          </w:p>
        </w:tc>
      </w:tr>
      <w:tr w:rsidR="00F05538" w:rsidRPr="00453EFC" w14:paraId="0E0426AA" w14:textId="3DACD050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29D18345" w14:textId="787173DF" w:rsidR="00F05538" w:rsidRDefault="00F05538" w:rsidP="00F83F21">
            <w:pPr>
              <w:pStyle w:val="TableListBullet1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According to our records, you got care from the home health agency, </w:t>
            </w:r>
            <w:r w:rsidRPr="006B0246">
              <w:rPr>
                <w:rFonts w:cs="Arial"/>
                <w:b/>
                <w:bCs/>
                <w:szCs w:val="18"/>
              </w:rPr>
              <w:t>[AGENCY NAME]</w:t>
            </w:r>
            <w:r>
              <w:rPr>
                <w:rFonts w:cs="Arial"/>
                <w:szCs w:val="18"/>
              </w:rPr>
              <w:t xml:space="preserve">. Is that right? </w:t>
            </w:r>
          </w:p>
          <w:p w14:paraId="65A5C668" w14:textId="77777777" w:rsidR="00F05538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rPr>
                <w:rFonts w:cs="Arial"/>
                <w:szCs w:val="18"/>
              </w:rPr>
            </w:pPr>
          </w:p>
          <w:p w14:paraId="0E667664" w14:textId="7B205689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1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As you answer the questions in this survey, think only about your experience with this agency. </w:t>
            </w:r>
          </w:p>
        </w:tc>
        <w:tc>
          <w:tcPr>
            <w:tcW w:w="1785" w:type="pct"/>
          </w:tcPr>
          <w:p w14:paraId="0BD88F75" w14:textId="1818071F" w:rsidR="00F05538" w:rsidRPr="00453EFC" w:rsidRDefault="00F05538" w:rsidP="00F83F21">
            <w:pPr>
              <w:pStyle w:val="TableListBullet1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According to our records, you got care from the home health agency, </w:t>
            </w:r>
            <w:r w:rsidRPr="006B0246">
              <w:rPr>
                <w:rFonts w:cs="Arial"/>
                <w:b/>
                <w:bCs/>
                <w:szCs w:val="18"/>
              </w:rPr>
              <w:t>[AGENCY NAME]</w:t>
            </w:r>
            <w:r>
              <w:rPr>
                <w:rFonts w:cs="Arial"/>
                <w:szCs w:val="18"/>
              </w:rPr>
              <w:t xml:space="preserve">. Is that right?  </w:t>
            </w:r>
          </w:p>
        </w:tc>
        <w:tc>
          <w:tcPr>
            <w:tcW w:w="1390" w:type="pct"/>
          </w:tcPr>
          <w:p w14:paraId="29C071D8" w14:textId="620BEE4E" w:rsidR="00F05538" w:rsidRDefault="00F43428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Second paragraph revised and moved prior to Question 2.</w:t>
            </w:r>
          </w:p>
        </w:tc>
      </w:tr>
      <w:tr w:rsidR="00F05538" w:rsidRPr="00453EFC" w14:paraId="6FC077FE" w14:textId="56DC2AB5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504C1336" w14:textId="006711B0" w:rsidR="00F05538" w:rsidRPr="00453EFC" w:rsidRDefault="00F0553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When you first started getting home health care from this agency, did someone from the agency tell you what care and services you would get?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1189D516" w14:textId="07B8E16D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575F4748" w14:textId="17EB30E6" w:rsidR="00F0553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="00F43428"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="00F43428"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05538" w:rsidRPr="00453EFC" w14:paraId="7ECF3D9C" w14:textId="7D3E73B6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4F01096E" w14:textId="7F8C32B0" w:rsidR="00F05538" w:rsidRPr="00453EFC" w:rsidRDefault="00F0553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>
              <w:t xml:space="preserve">When you first started getting home health care from this agency, did someone from the agency </w:t>
            </w:r>
            <w:r w:rsidRPr="006B0246">
              <w:rPr>
                <w:b/>
                <w:bCs/>
              </w:rPr>
              <w:t>talk with you</w:t>
            </w:r>
            <w:r>
              <w:t xml:space="preserve"> about how to set up your home so you can move around safely? </w:t>
            </w:r>
            <w:r>
              <w:rPr>
                <w:rFonts w:cs="Arial"/>
                <w:szCs w:val="18"/>
              </w:rPr>
              <w:t xml:space="preserve"> </w:t>
            </w:r>
          </w:p>
          <w:p w14:paraId="45C844A8" w14:textId="77777777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rPr>
                <w:rFonts w:cs="Arial"/>
                <w:szCs w:val="18"/>
              </w:rPr>
            </w:pPr>
          </w:p>
        </w:tc>
        <w:tc>
          <w:tcPr>
            <w:tcW w:w="1785" w:type="pct"/>
          </w:tcPr>
          <w:p w14:paraId="2EFEC4C3" w14:textId="3B5F871F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When you first started getting home health care from this agency, did someone from the agency talk about </w:t>
            </w:r>
            <w:r w:rsidRPr="006B0246">
              <w:rPr>
                <w:rFonts w:cs="Arial"/>
                <w:b/>
                <w:bCs/>
                <w:szCs w:val="18"/>
              </w:rPr>
              <w:t>ways to help make your home safer</w:t>
            </w:r>
            <w:r w:rsidRPr="00453EFC">
              <w:rPr>
                <w:rFonts w:cs="Arial"/>
                <w:szCs w:val="18"/>
              </w:rPr>
              <w:t xml:space="preserve">? For example, they may have suggested adding grab bars in the shower or removing tripping hazards.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5FEA1629" w14:textId="04F56090" w:rsidR="00F05538" w:rsidRDefault="00F43428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wording revised and </w:t>
            </w:r>
            <w:r w:rsidRPr="00F83F21">
              <w:rPr>
                <w:rFonts w:cs="Arial"/>
                <w:szCs w:val="18"/>
              </w:rPr>
              <w:t xml:space="preserve">examples </w:t>
            </w:r>
            <w:r>
              <w:rPr>
                <w:rFonts w:cs="Arial"/>
                <w:szCs w:val="18"/>
              </w:rPr>
              <w:t>provided.</w:t>
            </w:r>
          </w:p>
        </w:tc>
      </w:tr>
      <w:tr w:rsidR="00F05538" w:rsidRPr="00453EFC" w14:paraId="19CC8469" w14:textId="32610547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6F7B8287" w14:textId="6690DCF2" w:rsidR="00F05538" w:rsidRPr="00453EFC" w:rsidRDefault="00F0553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>
              <w:t xml:space="preserve">When you started getting home health care from this agency, did someone from the agency talk with you about all </w:t>
            </w:r>
            <w:r w:rsidRPr="00420E84">
              <w:t xml:space="preserve">the </w:t>
            </w:r>
            <w:r w:rsidRPr="006B0246">
              <w:rPr>
                <w:b/>
                <w:bCs/>
              </w:rPr>
              <w:t>prescription and over-the-counter medicines</w:t>
            </w:r>
            <w:r w:rsidRPr="00420E84">
              <w:t xml:space="preserve"> you</w:t>
            </w:r>
            <w:r>
              <w:t xml:space="preserve"> were taking?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704B74CB" w14:textId="5ACF8707" w:rsidR="00F05538" w:rsidRPr="004E0868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18"/>
              </w:rPr>
            </w:pPr>
            <w:r>
              <w:rPr>
                <w:rFonts w:cs="Arial"/>
                <w:szCs w:val="18"/>
              </w:rPr>
              <w:t xml:space="preserve">3.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Has someone from the agency ever </w:t>
            </w:r>
            <w:r w:rsidRPr="006B0246">
              <w:rPr>
                <w:rFonts w:cs="Arial"/>
                <w:b/>
                <w:szCs w:val="18"/>
              </w:rPr>
              <w:t>reviewed the prescribed and over-the-counter medicines</w:t>
            </w:r>
            <w:r w:rsidRPr="00453EFC">
              <w:rPr>
                <w:rFonts w:cs="Arial"/>
                <w:b/>
                <w:szCs w:val="18"/>
              </w:rPr>
              <w:t xml:space="preserve"> </w:t>
            </w:r>
            <w:r w:rsidRPr="00453EFC">
              <w:rPr>
                <w:rFonts w:cs="Arial"/>
                <w:szCs w:val="18"/>
              </w:rPr>
              <w:t>you were taking? For example, they might have asked you to show them your medicines and talked with you about how and when to take each one.</w:t>
            </w:r>
            <w:r>
              <w:rPr>
                <w:rFonts w:cs="Arial"/>
                <w:szCs w:val="18"/>
              </w:rPr>
              <w:t xml:space="preserve">  </w:t>
            </w:r>
          </w:p>
        </w:tc>
        <w:tc>
          <w:tcPr>
            <w:tcW w:w="1390" w:type="pct"/>
          </w:tcPr>
          <w:p w14:paraId="4F143B3A" w14:textId="7D295FED" w:rsidR="00F05538" w:rsidRDefault="00F43428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Several questions about medications were combined into this new question.</w:t>
            </w:r>
          </w:p>
        </w:tc>
      </w:tr>
      <w:tr w:rsidR="00F43428" w:rsidRPr="00453EFC" w14:paraId="2F7C584D" w14:textId="5630F005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10F356D3" w14:textId="65A8309B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>
              <w:t xml:space="preserve">When you started getting home health care from this agency, did someone from the agency ask to </w:t>
            </w:r>
            <w:r w:rsidRPr="00AA7709">
              <w:rPr>
                <w:b/>
                <w:bCs/>
              </w:rPr>
              <w:t>see</w:t>
            </w:r>
            <w:r>
              <w:t xml:space="preserve"> all the prescription and over-the-counter medicines you were taking?  </w:t>
            </w:r>
          </w:p>
        </w:tc>
        <w:tc>
          <w:tcPr>
            <w:tcW w:w="1785" w:type="pct"/>
          </w:tcPr>
          <w:p w14:paraId="62569AC5" w14:textId="535BEA3C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2E74C264" w14:textId="48344AEC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43428" w:rsidRPr="00453EFC" w14:paraId="0B58E54A" w14:textId="5052303F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5054488E" w14:textId="75F9CA9C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In the last 2 months of care, was one of your home health providers from this agency a nurse?  </w:t>
            </w:r>
          </w:p>
        </w:tc>
        <w:tc>
          <w:tcPr>
            <w:tcW w:w="1785" w:type="pct"/>
          </w:tcPr>
          <w:p w14:paraId="4C704D78" w14:textId="12918252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7C11CA62" w14:textId="26AEC07F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43428" w:rsidRPr="00453EFC" w14:paraId="379889C3" w14:textId="518E0836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6C61028D" w14:textId="61006176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In the last 2 months of care, was one of your home health providers from this agency a physical, occupational, or speech therapist? </w:t>
            </w:r>
          </w:p>
        </w:tc>
        <w:tc>
          <w:tcPr>
            <w:tcW w:w="1785" w:type="pct"/>
          </w:tcPr>
          <w:p w14:paraId="60ABBDAD" w14:textId="54FAE763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50DDEE23" w14:textId="527578C3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43428" w:rsidRPr="00453EFC" w14:paraId="4D35F0AD" w14:textId="6D058B7B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71E9D79A" w14:textId="462B48F5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In the last 2 months of care, was one of your home health providers from this agency a home health or personal aide?  </w:t>
            </w:r>
          </w:p>
        </w:tc>
        <w:tc>
          <w:tcPr>
            <w:tcW w:w="1785" w:type="pct"/>
          </w:tcPr>
          <w:p w14:paraId="33012003" w14:textId="6E4EAE01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08C4D490" w14:textId="37E60746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</w:tbl>
    <w:p w14:paraId="08E19A2B" w14:textId="77777777" w:rsidR="00F83F21" w:rsidRPr="00116761" w:rsidRDefault="00F83F21" w:rsidP="00116761">
      <w:pPr>
        <w:spacing w:line="240" w:lineRule="auto"/>
      </w:pPr>
    </w:p>
    <w:p w14:paraId="3EC9FA3D" w14:textId="77777777" w:rsidR="00F83F21" w:rsidRPr="00116761" w:rsidRDefault="00F83F21" w:rsidP="00116761">
      <w:pPr>
        <w:spacing w:line="240" w:lineRule="auto"/>
      </w:pPr>
      <w:r w:rsidRPr="00116761">
        <w:br w:type="page"/>
      </w:r>
    </w:p>
    <w:tbl>
      <w:tblPr>
        <w:tblStyle w:val="TableGrid"/>
        <w:tblpPr w:leftFromText="180" w:rightFromText="180" w:vertAnchor="text" w:horzAnchor="margin" w:tblpY="19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3331"/>
        <w:gridCol w:w="2594"/>
      </w:tblGrid>
      <w:tr w:rsidR="00F83F21" w:rsidRPr="00453EFC" w14:paraId="156DF70C" w14:textId="77777777" w:rsidTr="00F83F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  <w:shd w:val="clear" w:color="auto" w:fill="D9E2F3"/>
          </w:tcPr>
          <w:p w14:paraId="23C3A3A9" w14:textId="6E04875D" w:rsidR="00F83F21" w:rsidRPr="00453EFC" w:rsidRDefault="00F83F21" w:rsidP="00F83F21">
            <w:pPr>
              <w:pStyle w:val="TableListBullet1"/>
              <w:keepNext/>
              <w:numPr>
                <w:ilvl w:val="0"/>
                <w:numId w:val="0"/>
              </w:numPr>
              <w:ind w:left="432" w:hanging="288"/>
              <w:rPr>
                <w:rFonts w:cs="Arial"/>
                <w:szCs w:val="18"/>
              </w:rPr>
            </w:pPr>
            <w:r w:rsidRPr="00F83F21">
              <w:rPr>
                <w:rFonts w:cs="Arial"/>
                <w:b/>
                <w:bCs/>
                <w:szCs w:val="18"/>
              </w:rPr>
              <w:lastRenderedPageBreak/>
              <w:t>HHCAHPS Survey, original version</w:t>
            </w:r>
          </w:p>
        </w:tc>
        <w:tc>
          <w:tcPr>
            <w:tcW w:w="1785" w:type="pct"/>
            <w:shd w:val="clear" w:color="auto" w:fill="D9E2F3"/>
          </w:tcPr>
          <w:p w14:paraId="236A6223" w14:textId="2BD2787D" w:rsidR="00F83F21" w:rsidRDefault="00F83F21" w:rsidP="00F83F21">
            <w:pPr>
              <w:pStyle w:val="TableListBullet1"/>
              <w:keepNext/>
              <w:numPr>
                <w:ilvl w:val="0"/>
                <w:numId w:val="0"/>
              </w:numPr>
              <w:ind w:left="504" w:hanging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F83F21">
              <w:rPr>
                <w:rFonts w:cs="Arial"/>
                <w:b/>
                <w:bCs/>
                <w:szCs w:val="18"/>
              </w:rPr>
              <w:t>HHCAHPS Survey, version 2.0</w:t>
            </w:r>
          </w:p>
        </w:tc>
        <w:tc>
          <w:tcPr>
            <w:tcW w:w="1390" w:type="pct"/>
            <w:shd w:val="clear" w:color="auto" w:fill="D9E2F3"/>
          </w:tcPr>
          <w:p w14:paraId="4343A717" w14:textId="768BD8AE" w:rsidR="00F83F21" w:rsidRDefault="00F83F21" w:rsidP="00F83F21">
            <w:pPr>
              <w:pStyle w:val="TableListBullet1"/>
              <w:keepNext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F83F21">
              <w:rPr>
                <w:rFonts w:cs="Arial"/>
                <w:b/>
                <w:bCs/>
                <w:szCs w:val="18"/>
              </w:rPr>
              <w:t>Summary of Changes</w:t>
            </w:r>
          </w:p>
        </w:tc>
      </w:tr>
      <w:tr w:rsidR="00F05538" w:rsidRPr="00453EFC" w14:paraId="1827A262" w14:textId="021B5AEE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7579AAC1" w14:textId="7739E8B4" w:rsidR="00F05538" w:rsidRPr="00453EFC" w:rsidRDefault="00F05538" w:rsidP="00F83F21">
            <w:pPr>
              <w:pStyle w:val="TableListBullet1"/>
              <w:keepNext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how often did home health providers from this agency seem informed and </w:t>
            </w:r>
            <w:proofErr w:type="gramStart"/>
            <w:r w:rsidRPr="00453EFC">
              <w:rPr>
                <w:rFonts w:cs="Arial"/>
                <w:szCs w:val="18"/>
              </w:rPr>
              <w:t>up-to-date</w:t>
            </w:r>
            <w:proofErr w:type="gramEnd"/>
            <w:r w:rsidRPr="00453EFC">
              <w:rPr>
                <w:rFonts w:cs="Arial"/>
                <w:szCs w:val="18"/>
              </w:rPr>
              <w:t xml:space="preserve"> about all the care or treatment you got at home?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5798B369" w14:textId="3D03042D" w:rsidR="00F05538" w:rsidRPr="00453EFC" w:rsidRDefault="00F05538" w:rsidP="00F83F21">
            <w:pPr>
              <w:pStyle w:val="TableListBullet1"/>
              <w:keepNext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6.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how often did home health staff from this agency seem to be </w:t>
            </w:r>
            <w:r w:rsidRPr="006B0246">
              <w:rPr>
                <w:rFonts w:cs="Arial"/>
                <w:b/>
                <w:szCs w:val="18"/>
              </w:rPr>
              <w:t>aware of all the care or treatment</w:t>
            </w:r>
            <w:r w:rsidRPr="00420E84">
              <w:rPr>
                <w:rFonts w:cs="Arial"/>
                <w:bCs/>
                <w:szCs w:val="18"/>
              </w:rPr>
              <w:t xml:space="preserve"> </w:t>
            </w:r>
            <w:r w:rsidRPr="00453EFC">
              <w:rPr>
                <w:rFonts w:cs="Arial"/>
                <w:szCs w:val="18"/>
              </w:rPr>
              <w:t>you were getting at home?</w:t>
            </w:r>
          </w:p>
        </w:tc>
        <w:tc>
          <w:tcPr>
            <w:tcW w:w="1390" w:type="pct"/>
          </w:tcPr>
          <w:p w14:paraId="6E7BFBEE" w14:textId="7FF400E7" w:rsidR="00F05538" w:rsidRDefault="00F43428" w:rsidP="00F83F21">
            <w:pPr>
              <w:pStyle w:val="TableListBullet1"/>
              <w:keepNext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Question reworded to better capture patients’ understanding of care coordination.</w:t>
            </w:r>
          </w:p>
        </w:tc>
      </w:tr>
      <w:tr w:rsidR="00F43428" w:rsidRPr="00453EFC" w14:paraId="0BB07516" w14:textId="257CBE65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4E54C9CF" w14:textId="7930FBCC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did you and a home health provider from this agency talk about pain?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25CEDAE6" w14:textId="37933BF2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3DA0E682" w14:textId="554E7043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43428" w:rsidRPr="00453EFC" w14:paraId="0995DDD9" w14:textId="60B7DD72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0B888411" w14:textId="0603BA90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In the last 2 months of care, did you take any new prescription medicine or change any of the medicines you were taking?  </w:t>
            </w:r>
          </w:p>
        </w:tc>
        <w:tc>
          <w:tcPr>
            <w:tcW w:w="1785" w:type="pct"/>
          </w:tcPr>
          <w:p w14:paraId="0F3F4710" w14:textId="7E1AB682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08B73E8D" w14:textId="4A5D4793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43428" w:rsidRPr="00453EFC" w14:paraId="0BB39990" w14:textId="78E75C6B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62D61606" w14:textId="150AE8F6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did home health providers from this agency talk with you about the </w:t>
            </w:r>
            <w:r w:rsidRPr="006B0246">
              <w:rPr>
                <w:rFonts w:cs="Arial"/>
                <w:b/>
                <w:bCs/>
                <w:szCs w:val="18"/>
              </w:rPr>
              <w:t>purpose</w:t>
            </w:r>
            <w:r w:rsidRPr="00420E84">
              <w:rPr>
                <w:rFonts w:cs="Arial"/>
                <w:szCs w:val="18"/>
              </w:rPr>
              <w:t xml:space="preserve"> for</w:t>
            </w:r>
            <w:r w:rsidRPr="00453EFC">
              <w:rPr>
                <w:rFonts w:cs="Arial"/>
                <w:szCs w:val="18"/>
              </w:rPr>
              <w:t xml:space="preserve"> taking your new or changed prescription medicines?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4A17BCD2" w14:textId="3D805E5F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5ED173B9" w14:textId="5D7F1BD1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43428" w:rsidRPr="00453EFC" w14:paraId="01604B3C" w14:textId="24516DFB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1B628241" w14:textId="0BA6FB37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did home health providers from this agency talk with you about </w:t>
            </w:r>
            <w:r w:rsidRPr="006B0246">
              <w:rPr>
                <w:rFonts w:cs="Arial"/>
                <w:b/>
                <w:bCs/>
                <w:szCs w:val="18"/>
              </w:rPr>
              <w:t>when</w:t>
            </w:r>
            <w:r w:rsidRPr="00453EFC">
              <w:rPr>
                <w:rFonts w:cs="Arial"/>
                <w:szCs w:val="18"/>
              </w:rPr>
              <w:t xml:space="preserve"> to take these medicines?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2D2BB8E1" w14:textId="22DA5134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62F4EDA1" w14:textId="6D5302DF" w:rsidR="00F4342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05538" w:rsidRPr="00453EFC" w14:paraId="6CCC14D5" w14:textId="694D2336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6632F8D0" w14:textId="28435D20" w:rsidR="00F05538" w:rsidRPr="00F94BFF" w:rsidRDefault="00F0553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b/>
                <w:bCs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did home health providers from this agency talk with you about the </w:t>
            </w:r>
            <w:r w:rsidRPr="006B0246">
              <w:rPr>
                <w:rFonts w:cs="Arial"/>
                <w:b/>
                <w:bCs/>
                <w:szCs w:val="18"/>
              </w:rPr>
              <w:t>side effects</w:t>
            </w:r>
            <w:r w:rsidRPr="00453EFC">
              <w:rPr>
                <w:rFonts w:cs="Arial"/>
                <w:szCs w:val="18"/>
              </w:rPr>
              <w:t xml:space="preserve"> of these medicines?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4C80305C" w14:textId="689B9474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4.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did home health staff from </w:t>
            </w:r>
            <w:r w:rsidRPr="00420E84">
              <w:rPr>
                <w:rFonts w:cs="Arial"/>
                <w:szCs w:val="18"/>
              </w:rPr>
              <w:t xml:space="preserve">this agency talk with you about any </w:t>
            </w:r>
            <w:r w:rsidRPr="006B0246">
              <w:rPr>
                <w:rFonts w:cs="Arial"/>
                <w:b/>
                <w:bCs/>
                <w:szCs w:val="18"/>
              </w:rPr>
              <w:t>side effects</w:t>
            </w:r>
            <w:r w:rsidRPr="00453EFC">
              <w:rPr>
                <w:rFonts w:cs="Arial"/>
                <w:szCs w:val="18"/>
              </w:rPr>
              <w:t xml:space="preserve"> of your medicines?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4F4CB3C5" w14:textId="2B1E658F" w:rsidR="00F0553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The word </w:t>
            </w:r>
            <w:r w:rsidR="00F43428">
              <w:rPr>
                <w:rFonts w:cs="Arial"/>
                <w:szCs w:val="18"/>
              </w:rPr>
              <w:t>“providers” changed to “staff”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43428" w:rsidRPr="00453EFC" w14:paraId="2EB4681D" w14:textId="4C996EA6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6C48204B" w14:textId="041343F9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how often did home health providers from this agency keep you informed about when they would arrive at your home?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260BD343" w14:textId="77573BBC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5.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how often did home health </w:t>
            </w:r>
            <w:r w:rsidRPr="007A4D24">
              <w:rPr>
                <w:rFonts w:cs="Arial"/>
                <w:szCs w:val="18"/>
              </w:rPr>
              <w:t xml:space="preserve">staff </w:t>
            </w:r>
            <w:r w:rsidRPr="00453EFC">
              <w:rPr>
                <w:rFonts w:cs="Arial"/>
                <w:szCs w:val="18"/>
              </w:rPr>
              <w:t xml:space="preserve">from this agency keep you informed about </w:t>
            </w:r>
            <w:r w:rsidRPr="006B0246">
              <w:rPr>
                <w:rFonts w:cs="Arial"/>
                <w:b/>
                <w:bCs/>
                <w:szCs w:val="18"/>
              </w:rPr>
              <w:t>when they would arrive at your home</w:t>
            </w:r>
            <w:r w:rsidRPr="00453EFC">
              <w:rPr>
                <w:rFonts w:cs="Arial"/>
                <w:szCs w:val="18"/>
              </w:rPr>
              <w:t xml:space="preserve">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3536A73A" w14:textId="7FCA1B4D" w:rsidR="00F4342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The word “providers” changed to “staff”.</w:t>
            </w:r>
          </w:p>
        </w:tc>
      </w:tr>
      <w:tr w:rsidR="00F43428" w:rsidRPr="00453EFC" w14:paraId="516F2DA0" w14:textId="0CBA3C82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73557265" w14:textId="7119D260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how often did home health providers from this agency treat you as gently as possible?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3012846E" w14:textId="364E5D1F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7.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how often did home health </w:t>
            </w:r>
            <w:r w:rsidRPr="007A4D24">
              <w:rPr>
                <w:rFonts w:cs="Arial"/>
                <w:szCs w:val="18"/>
              </w:rPr>
              <w:t xml:space="preserve">staff </w:t>
            </w:r>
            <w:r w:rsidRPr="00453EFC">
              <w:rPr>
                <w:rFonts w:cs="Arial"/>
                <w:szCs w:val="18"/>
              </w:rPr>
              <w:t xml:space="preserve">from this agency </w:t>
            </w:r>
            <w:r w:rsidRPr="006B0246">
              <w:rPr>
                <w:rFonts w:cs="Arial"/>
                <w:b/>
                <w:szCs w:val="18"/>
              </w:rPr>
              <w:t>treat you with care</w:t>
            </w:r>
            <w:r w:rsidRPr="00453EFC">
              <w:rPr>
                <w:rFonts w:cs="Arial"/>
                <w:szCs w:val="18"/>
              </w:rPr>
              <w:t xml:space="preserve"> – for example, when moving you around or changing a bandage?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5FAFF1EF" w14:textId="48CB4966" w:rsidR="00F4342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The word </w:t>
            </w:r>
            <w:r w:rsidR="00F43428" w:rsidRPr="00BC04DE">
              <w:rPr>
                <w:rFonts w:cs="Arial"/>
                <w:szCs w:val="18"/>
              </w:rPr>
              <w:t>“provider</w:t>
            </w:r>
            <w:r w:rsidR="00512901">
              <w:rPr>
                <w:rFonts w:cs="Arial"/>
                <w:szCs w:val="18"/>
              </w:rPr>
              <w:t>s</w:t>
            </w:r>
            <w:r w:rsidR="00F43428" w:rsidRPr="00BC04DE">
              <w:rPr>
                <w:rFonts w:cs="Arial"/>
                <w:szCs w:val="18"/>
              </w:rPr>
              <w:t>” changed to “staff”</w:t>
            </w:r>
            <w:r w:rsidR="00F43428">
              <w:rPr>
                <w:rFonts w:cs="Arial"/>
                <w:szCs w:val="18"/>
              </w:rPr>
              <w:t xml:space="preserve"> and question slightly reworded to provide examples.</w:t>
            </w:r>
          </w:p>
        </w:tc>
      </w:tr>
      <w:tr w:rsidR="00F43428" w:rsidRPr="00453EFC" w14:paraId="4C0F5574" w14:textId="7BE14C31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348E9591" w14:textId="38B8D1D0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how often did home health providers from this agency explain things in a way that was easy to understand?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5D0CB883" w14:textId="2D2317A2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8. </w:t>
            </w:r>
            <w:r w:rsidR="003920E2">
              <w:rPr>
                <w:rFonts w:cs="Arial"/>
                <w:szCs w:val="18"/>
              </w:rPr>
              <w:tab/>
            </w:r>
            <w:r w:rsidRPr="00420E84">
              <w:rPr>
                <w:rFonts w:cs="Arial"/>
                <w:szCs w:val="18"/>
              </w:rPr>
              <w:t xml:space="preserve">In the last 2 months of care, how often did home health </w:t>
            </w:r>
            <w:r w:rsidRPr="007A4D24">
              <w:rPr>
                <w:rFonts w:cs="Arial"/>
                <w:szCs w:val="18"/>
              </w:rPr>
              <w:t xml:space="preserve">staff </w:t>
            </w:r>
            <w:r w:rsidRPr="00420E84">
              <w:rPr>
                <w:rFonts w:cs="Arial"/>
                <w:szCs w:val="18"/>
              </w:rPr>
              <w:t xml:space="preserve">from this agency </w:t>
            </w:r>
            <w:r w:rsidRPr="006B0246">
              <w:rPr>
                <w:rFonts w:cs="Arial"/>
                <w:b/>
                <w:bCs/>
                <w:szCs w:val="18"/>
              </w:rPr>
              <w:t>explain things</w:t>
            </w:r>
            <w:r w:rsidRPr="00420E84">
              <w:rPr>
                <w:rFonts w:cs="Arial"/>
                <w:szCs w:val="18"/>
              </w:rPr>
              <w:t xml:space="preserve"> in a way that was easy to understand?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0D34E2FF" w14:textId="5E35CE4F" w:rsidR="00F4342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The word “providers” changed to “staff”.</w:t>
            </w:r>
          </w:p>
        </w:tc>
      </w:tr>
      <w:tr w:rsidR="00F43428" w:rsidRPr="00453EFC" w14:paraId="105E423B" w14:textId="40F51964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034E1125" w14:textId="578DE892" w:rsidR="00F43428" w:rsidRPr="00453EFC" w:rsidRDefault="00F4342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In the last 2 months of care, how often did home health providers from this agency listen carefully to you?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64F46F49" w14:textId="6DE60A39" w:rsidR="00F4342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9.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how often did home health staff from this agency </w:t>
            </w:r>
            <w:r w:rsidRPr="006B0246">
              <w:rPr>
                <w:rFonts w:cs="Arial"/>
                <w:b/>
                <w:szCs w:val="18"/>
              </w:rPr>
              <w:t>listen carefully</w:t>
            </w:r>
            <w:r w:rsidRPr="00453EFC">
              <w:rPr>
                <w:rFonts w:cs="Arial"/>
                <w:szCs w:val="18"/>
              </w:rPr>
              <w:t xml:space="preserve"> to you?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15DBF97B" w14:textId="03992AC3" w:rsidR="00F4342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The word “providers” changed to “staff”.</w:t>
            </w:r>
          </w:p>
        </w:tc>
      </w:tr>
      <w:tr w:rsidR="00F05538" w:rsidRPr="00453EFC" w14:paraId="4A9ACCE5" w14:textId="32FEA998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5BB98F0B" w14:textId="5E6C30D9" w:rsidR="00F05538" w:rsidRPr="00453EFC" w:rsidRDefault="00F05538" w:rsidP="00F83F21">
            <w:pPr>
              <w:pStyle w:val="TableListBullet1"/>
              <w:numPr>
                <w:ilvl w:val="0"/>
                <w:numId w:val="4"/>
              </w:numPr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>In the last 2 months</w:t>
            </w:r>
            <w:r>
              <w:rPr>
                <w:rFonts w:cs="Arial"/>
                <w:szCs w:val="18"/>
              </w:rPr>
              <w:t xml:space="preserve"> of care</w:t>
            </w:r>
            <w:r w:rsidRPr="00453EFC">
              <w:rPr>
                <w:rFonts w:cs="Arial"/>
                <w:szCs w:val="18"/>
              </w:rPr>
              <w:t xml:space="preserve">, how often did home health </w:t>
            </w:r>
            <w:r>
              <w:rPr>
                <w:rFonts w:cs="Arial"/>
                <w:szCs w:val="18"/>
              </w:rPr>
              <w:t>providers</w:t>
            </w:r>
            <w:r w:rsidRPr="00453EFC">
              <w:rPr>
                <w:rFonts w:cs="Arial"/>
                <w:szCs w:val="18"/>
              </w:rPr>
              <w:t xml:space="preserve"> from this agency treat you with courtesy and respect?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78B17322" w14:textId="5EF81261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10.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how often did home health staff from this agency treat you with </w:t>
            </w:r>
            <w:r w:rsidRPr="006B0246">
              <w:rPr>
                <w:rFonts w:cs="Arial"/>
                <w:b/>
                <w:szCs w:val="18"/>
              </w:rPr>
              <w:t>courtesy and respect</w:t>
            </w:r>
            <w:r w:rsidRPr="00453EFC">
              <w:rPr>
                <w:rFonts w:cs="Arial"/>
                <w:szCs w:val="18"/>
              </w:rPr>
              <w:t xml:space="preserve">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6EBCF1C0" w14:textId="6EEA933E" w:rsidR="00F0553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The word “providers” changed to “staff”.</w:t>
            </w:r>
          </w:p>
        </w:tc>
      </w:tr>
      <w:tr w:rsidR="00F05538" w:rsidRPr="00453EFC" w14:paraId="3C8E8462" w14:textId="6193422B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4D37CE80" w14:textId="3C5C305F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>N/A</w:t>
            </w:r>
            <w:r>
              <w:rPr>
                <w:rFonts w:cs="Arial"/>
                <w:szCs w:val="18"/>
              </w:rPr>
              <w:t xml:space="preserve"> </w:t>
            </w:r>
            <w:r w:rsidR="00F43428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70F9DC8A" w14:textId="66CCEEF5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11.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how often did you feel that home health staff from the agency </w:t>
            </w:r>
            <w:r w:rsidRPr="006B0246">
              <w:rPr>
                <w:rFonts w:cs="Arial"/>
                <w:b/>
                <w:szCs w:val="18"/>
              </w:rPr>
              <w:t>cared about you as a person</w:t>
            </w:r>
            <w:r w:rsidRPr="00420E84">
              <w:rPr>
                <w:rFonts w:cs="Arial"/>
                <w:bCs/>
                <w:szCs w:val="18"/>
              </w:rPr>
              <w:t>?</w:t>
            </w:r>
            <w:r w:rsidRPr="00453EFC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695E495B" w14:textId="1AB30C1C" w:rsidR="00F05538" w:rsidRDefault="00F43428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New question</w:t>
            </w:r>
            <w:r w:rsidR="00272B4F">
              <w:rPr>
                <w:rFonts w:cs="Arial"/>
                <w:szCs w:val="18"/>
              </w:rPr>
              <w:t xml:space="preserve"> for version 2.0.</w:t>
            </w:r>
          </w:p>
        </w:tc>
      </w:tr>
      <w:tr w:rsidR="00F05538" w:rsidRPr="00453EFC" w14:paraId="4AC085DD" w14:textId="61310AD0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5D2659A0" w14:textId="3C40BC4B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lastRenderedPageBreak/>
              <w:t>N/A</w:t>
            </w:r>
            <w:r>
              <w:rPr>
                <w:rFonts w:cs="Arial"/>
                <w:szCs w:val="18"/>
              </w:rPr>
              <w:t xml:space="preserve"> </w:t>
            </w:r>
            <w:r w:rsidR="00F43428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2349369A" w14:textId="391D77A4" w:rsidR="00F05538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12. </w:t>
            </w:r>
            <w:r w:rsidR="003920E2">
              <w:rPr>
                <w:rFonts w:cs="Arial"/>
                <w:szCs w:val="18"/>
              </w:rPr>
              <w:tab/>
            </w:r>
            <w:r w:rsidRPr="00420E84">
              <w:rPr>
                <w:rFonts w:cs="Arial"/>
                <w:szCs w:val="18"/>
              </w:rPr>
              <w:t xml:space="preserve">In the last 2 months of care, did home health staff from this agency </w:t>
            </w:r>
            <w:r w:rsidRPr="006B0246">
              <w:rPr>
                <w:rFonts w:cs="Arial"/>
                <w:b/>
                <w:bCs/>
                <w:szCs w:val="18"/>
              </w:rPr>
              <w:t>provide your family or friends with information or instructions</w:t>
            </w:r>
            <w:r w:rsidRPr="00420E84">
              <w:rPr>
                <w:rFonts w:cs="Arial"/>
                <w:szCs w:val="18"/>
              </w:rPr>
              <w:t xml:space="preserve"> about your care as much as you wanted?</w:t>
            </w:r>
          </w:p>
        </w:tc>
        <w:tc>
          <w:tcPr>
            <w:tcW w:w="1390" w:type="pct"/>
          </w:tcPr>
          <w:p w14:paraId="3178B6D7" w14:textId="14169458" w:rsidR="00F0553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New question for version 2.0.</w:t>
            </w:r>
          </w:p>
        </w:tc>
      </w:tr>
      <w:tr w:rsidR="00F05538" w:rsidRPr="00453EFC" w14:paraId="517BF64D" w14:textId="7F0B1172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136319C7" w14:textId="64CB89CC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>N/A</w:t>
            </w:r>
            <w:r>
              <w:rPr>
                <w:rFonts w:cs="Arial"/>
                <w:szCs w:val="18"/>
              </w:rPr>
              <w:t xml:space="preserve"> </w:t>
            </w:r>
            <w:r w:rsidR="00F43428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5BE09333" w14:textId="526F2369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13.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how often have the services you received from this agency </w:t>
            </w:r>
            <w:r w:rsidRPr="006B0246">
              <w:rPr>
                <w:rFonts w:cs="Arial"/>
                <w:b/>
                <w:bCs/>
                <w:szCs w:val="18"/>
              </w:rPr>
              <w:t>helped you take care of your health</w:t>
            </w:r>
            <w:r w:rsidRPr="00420E84">
              <w:rPr>
                <w:rFonts w:cs="Arial"/>
                <w:szCs w:val="18"/>
              </w:rPr>
              <w:t xml:space="preserve">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66A93D38" w14:textId="294F456A" w:rsidR="00F05538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New question for version 2.0.</w:t>
            </w:r>
          </w:p>
        </w:tc>
      </w:tr>
      <w:tr w:rsidR="00F05538" w:rsidRPr="00453EFC" w14:paraId="63916EFF" w14:textId="059E8276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1BA6A2DD" w14:textId="2BC46B20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20.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We want to know your rating of your care from this agency’s home health providers.  Using any number from 0 to 10, where 0 is the worst home health care possible and 10 is the best home health care possible, what number would you use to </w:t>
            </w:r>
            <w:r w:rsidRPr="00B34BE5">
              <w:rPr>
                <w:rFonts w:cs="Arial"/>
                <w:szCs w:val="18"/>
              </w:rPr>
              <w:t>rate your care</w:t>
            </w:r>
            <w:r w:rsidRPr="00453EFC">
              <w:rPr>
                <w:rFonts w:cs="Arial"/>
                <w:szCs w:val="18"/>
              </w:rPr>
              <w:t xml:space="preserve"> from this agency’s home health providers?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62C2BB1F" w14:textId="5B60781A" w:rsidR="00F05538" w:rsidRPr="00453EFC" w:rsidRDefault="003920E2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14.</w:t>
            </w:r>
            <w:r>
              <w:rPr>
                <w:rFonts w:cs="Arial"/>
                <w:szCs w:val="18"/>
              </w:rPr>
              <w:tab/>
            </w:r>
            <w:r w:rsidR="00F05538" w:rsidRPr="00453EFC">
              <w:rPr>
                <w:rFonts w:cs="Arial"/>
                <w:szCs w:val="18"/>
              </w:rPr>
              <w:t xml:space="preserve">We want to know your rating of your care from this agency’s home health staff.  Using any number from 0 to 10, where 0 is the worst home health care possible and 10 is the best home health care possible, what number would you use to </w:t>
            </w:r>
            <w:r w:rsidR="00F05538" w:rsidRPr="006B0246">
              <w:rPr>
                <w:rFonts w:cs="Arial"/>
                <w:b/>
                <w:bCs/>
                <w:szCs w:val="18"/>
              </w:rPr>
              <w:t>rate your care</w:t>
            </w:r>
            <w:r w:rsidR="00F05538" w:rsidRPr="00453EFC">
              <w:rPr>
                <w:rFonts w:cs="Arial"/>
                <w:szCs w:val="18"/>
              </w:rPr>
              <w:t xml:space="preserve"> from this agency’s home health staff?</w:t>
            </w:r>
            <w:r w:rsidR="00F05538" w:rsidRPr="00AA7709">
              <w:rPr>
                <w:rFonts w:cs="Arial"/>
                <w:szCs w:val="18"/>
              </w:rPr>
              <w:t xml:space="preserve"> </w:t>
            </w:r>
            <w:r w:rsidR="00F05538">
              <w:rPr>
                <w:rFonts w:cs="Arial"/>
                <w:szCs w:val="18"/>
              </w:rPr>
              <w:t xml:space="preserve">  </w:t>
            </w:r>
          </w:p>
        </w:tc>
        <w:tc>
          <w:tcPr>
            <w:tcW w:w="1390" w:type="pct"/>
          </w:tcPr>
          <w:p w14:paraId="2CFF98AC" w14:textId="6A714E5F" w:rsidR="00F0553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The word “providers” changed to “staff”.</w:t>
            </w:r>
          </w:p>
        </w:tc>
      </w:tr>
      <w:tr w:rsidR="00F05538" w:rsidRPr="00453EFC" w14:paraId="7D25C059" w14:textId="6490D3FA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340027FA" w14:textId="12743C68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21.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In the last 2 months of care, did you contact this agency’s </w:t>
            </w:r>
            <w:r w:rsidRPr="006B0246">
              <w:rPr>
                <w:rFonts w:cs="Arial"/>
                <w:b/>
                <w:bCs/>
                <w:szCs w:val="18"/>
              </w:rPr>
              <w:t>office</w:t>
            </w:r>
            <w:r>
              <w:rPr>
                <w:rFonts w:cs="Arial"/>
                <w:szCs w:val="18"/>
              </w:rPr>
              <w:t xml:space="preserve"> to get help or advice?  </w:t>
            </w:r>
          </w:p>
        </w:tc>
        <w:tc>
          <w:tcPr>
            <w:tcW w:w="1785" w:type="pct"/>
          </w:tcPr>
          <w:p w14:paraId="050A748C" w14:textId="07314923" w:rsidR="00F05538" w:rsidRPr="00453EFC" w:rsidRDefault="003920E2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15.</w:t>
            </w:r>
            <w:r>
              <w:rPr>
                <w:rFonts w:cs="Arial"/>
                <w:szCs w:val="18"/>
              </w:rPr>
              <w:tab/>
            </w:r>
            <w:r w:rsidR="00F05538">
              <w:rPr>
                <w:rFonts w:cs="Arial"/>
                <w:szCs w:val="18"/>
              </w:rPr>
              <w:t xml:space="preserve">Have you contacted this agency’s </w:t>
            </w:r>
            <w:r w:rsidR="00F05538" w:rsidRPr="006B0246">
              <w:rPr>
                <w:rFonts w:cs="Arial"/>
                <w:b/>
                <w:bCs/>
                <w:szCs w:val="18"/>
              </w:rPr>
              <w:t>office</w:t>
            </w:r>
            <w:r w:rsidR="00F05538">
              <w:rPr>
                <w:rFonts w:cs="Arial"/>
                <w:szCs w:val="18"/>
              </w:rPr>
              <w:t xml:space="preserve"> for help or advice? </w:t>
            </w:r>
          </w:p>
        </w:tc>
        <w:tc>
          <w:tcPr>
            <w:tcW w:w="1390" w:type="pct"/>
          </w:tcPr>
          <w:p w14:paraId="23210154" w14:textId="1FBD921C" w:rsidR="00F05538" w:rsidRDefault="00F43428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Question shortened</w:t>
            </w:r>
          </w:p>
        </w:tc>
      </w:tr>
      <w:tr w:rsidR="00F05538" w:rsidRPr="00453EFC" w14:paraId="2F588C22" w14:textId="443CAF62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3EF6EACA" w14:textId="3CD35518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22.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when you contacted this agency’s office did you get the help or advice you needed?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219A165C" w14:textId="4F88724E" w:rsidR="00F05538" w:rsidRPr="00453EFC" w:rsidRDefault="003920E2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16.</w:t>
            </w:r>
            <w:r>
              <w:rPr>
                <w:rFonts w:cs="Arial"/>
                <w:szCs w:val="18"/>
              </w:rPr>
              <w:tab/>
            </w:r>
            <w:r w:rsidR="00F05538" w:rsidRPr="00453EFC">
              <w:rPr>
                <w:rFonts w:cs="Arial"/>
                <w:szCs w:val="18"/>
              </w:rPr>
              <w:t xml:space="preserve">When you contacted this agency’s office, did you get the help or advice you needed? </w:t>
            </w:r>
            <w:r w:rsidR="00F05538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67212175" w14:textId="469AECA7" w:rsidR="00F05538" w:rsidRPr="00453EFC" w:rsidRDefault="00F43428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Question shortened</w:t>
            </w:r>
          </w:p>
        </w:tc>
      </w:tr>
      <w:tr w:rsidR="00F05538" w:rsidRPr="00453EFC" w14:paraId="35478D36" w14:textId="7D0D840E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17E5FC51" w14:textId="19B7D782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23.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When you contacted this agency’s office, how long did it take for you to get the help or advice you needed?  </w:t>
            </w:r>
          </w:p>
        </w:tc>
        <w:tc>
          <w:tcPr>
            <w:tcW w:w="1785" w:type="pct"/>
          </w:tcPr>
          <w:p w14:paraId="6D0D60CD" w14:textId="09CEF20E" w:rsidR="00F05538" w:rsidRPr="00420E84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  <w:r w:rsidR="00F43428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0A900546" w14:textId="4C170DEE" w:rsidR="00F0553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05538" w:rsidRPr="00453EFC" w14:paraId="22CD77E3" w14:textId="52270F64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68C69C2C" w14:textId="7A794779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24.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In the last 2 months of care, did you have any problems with the care you got through this agency?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266243BD" w14:textId="2A4CD6DE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453EFC">
              <w:rPr>
                <w:rFonts w:cs="Arial"/>
                <w:szCs w:val="18"/>
              </w:rPr>
              <w:t xml:space="preserve">N/A </w:t>
            </w:r>
            <w:r w:rsidR="00F43428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3F865BAD" w14:textId="2597FDEC" w:rsidR="00F05538" w:rsidRPr="00453EFC" w:rsidRDefault="00272B4F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was </w:t>
            </w:r>
            <w:r w:rsidRPr="00453EFC">
              <w:rPr>
                <w:rFonts w:cs="Arial"/>
                <w:szCs w:val="18"/>
              </w:rPr>
              <w:t>removed from</w:t>
            </w:r>
            <w:r>
              <w:rPr>
                <w:rFonts w:cs="Arial"/>
                <w:szCs w:val="18"/>
              </w:rPr>
              <w:t xml:space="preserve"> the</w:t>
            </w:r>
            <w:r w:rsidRPr="00453EFC">
              <w:rPr>
                <w:rFonts w:cs="Arial"/>
                <w:szCs w:val="18"/>
              </w:rPr>
              <w:t xml:space="preserve"> revised survey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F05538" w:rsidRPr="00453EFC" w14:paraId="2F7F5543" w14:textId="2077C85A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58AC87CE" w14:textId="69303BF6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25.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Would you recommend this agency to your family or friends if they needed home health care?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85" w:type="pct"/>
          </w:tcPr>
          <w:p w14:paraId="6DE2C3D3" w14:textId="1195EFAC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17. </w:t>
            </w:r>
            <w:r w:rsidR="003920E2">
              <w:rPr>
                <w:rFonts w:cs="Arial"/>
                <w:szCs w:val="18"/>
              </w:rPr>
              <w:tab/>
            </w:r>
            <w:r w:rsidRPr="00453EFC">
              <w:rPr>
                <w:rFonts w:cs="Arial"/>
                <w:szCs w:val="18"/>
              </w:rPr>
              <w:t xml:space="preserve">Would you recommend this agency to your family or friends if they needed home health care?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390" w:type="pct"/>
          </w:tcPr>
          <w:p w14:paraId="2E4DE9A1" w14:textId="268A64D8" w:rsidR="00F05538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Question is </w:t>
            </w:r>
            <w:r w:rsidR="00F43428">
              <w:rPr>
                <w:rFonts w:cs="Arial"/>
                <w:szCs w:val="18"/>
              </w:rPr>
              <w:t>unchanged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EA2A20" w:rsidRPr="00453EFC" w14:paraId="1E9184C5" w14:textId="7E08A385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336FC112" w14:textId="136A1EE7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26.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In general, how would you rate your overall health?  </w:t>
            </w:r>
          </w:p>
        </w:tc>
        <w:tc>
          <w:tcPr>
            <w:tcW w:w="1785" w:type="pct"/>
          </w:tcPr>
          <w:p w14:paraId="614E9406" w14:textId="206303CF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18.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In general, how would you rate your overall health?  </w:t>
            </w:r>
          </w:p>
        </w:tc>
        <w:tc>
          <w:tcPr>
            <w:tcW w:w="1390" w:type="pct"/>
          </w:tcPr>
          <w:p w14:paraId="2C7623F2" w14:textId="61C5227B" w:rsidR="00EA2A20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E023EE">
              <w:rPr>
                <w:rFonts w:cs="Arial"/>
                <w:szCs w:val="18"/>
              </w:rPr>
              <w:t>Question is unchanged.</w:t>
            </w:r>
          </w:p>
        </w:tc>
      </w:tr>
      <w:tr w:rsidR="00EA2A20" w:rsidRPr="00453EFC" w14:paraId="1D60ADFB" w14:textId="4B4DD3DB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0EA9D663" w14:textId="1EEA090E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27.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In general, how would you rate your overall mental or emotional health?  </w:t>
            </w:r>
          </w:p>
        </w:tc>
        <w:tc>
          <w:tcPr>
            <w:tcW w:w="1785" w:type="pct"/>
          </w:tcPr>
          <w:p w14:paraId="249258AD" w14:textId="1497D8C0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19.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In general, how would you rate your overall mental or emotional health?  </w:t>
            </w:r>
          </w:p>
        </w:tc>
        <w:tc>
          <w:tcPr>
            <w:tcW w:w="1390" w:type="pct"/>
          </w:tcPr>
          <w:p w14:paraId="03C54357" w14:textId="486B6531" w:rsidR="00EA2A20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E023EE">
              <w:rPr>
                <w:rFonts w:cs="Arial"/>
                <w:szCs w:val="18"/>
              </w:rPr>
              <w:t>Question is unchanged.</w:t>
            </w:r>
          </w:p>
        </w:tc>
      </w:tr>
      <w:tr w:rsidR="00EA2A20" w:rsidRPr="00453EFC" w14:paraId="70ED312C" w14:textId="41B51EB9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798BF771" w14:textId="6DC0F7A9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28.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Do you live alone?  </w:t>
            </w:r>
          </w:p>
        </w:tc>
        <w:tc>
          <w:tcPr>
            <w:tcW w:w="1785" w:type="pct"/>
          </w:tcPr>
          <w:p w14:paraId="09A097D3" w14:textId="784F485C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20.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Do you live alone?  </w:t>
            </w:r>
          </w:p>
        </w:tc>
        <w:tc>
          <w:tcPr>
            <w:tcW w:w="1390" w:type="pct"/>
          </w:tcPr>
          <w:p w14:paraId="5C6868EF" w14:textId="741CE2CC" w:rsidR="00EA2A20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E023EE">
              <w:rPr>
                <w:rFonts w:cs="Arial"/>
                <w:szCs w:val="18"/>
              </w:rPr>
              <w:t>Question is unchanged.</w:t>
            </w:r>
          </w:p>
        </w:tc>
      </w:tr>
      <w:tr w:rsidR="00EA2A20" w:rsidRPr="00453EFC" w14:paraId="1DF13689" w14:textId="2C8E8ED6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21D7042C" w14:textId="6F24B1AC" w:rsidR="00EA2A20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</w:pPr>
            <w:r>
              <w:rPr>
                <w:rFonts w:cs="Arial"/>
                <w:szCs w:val="18"/>
              </w:rPr>
              <w:t xml:space="preserve">29.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What is the highest grade or level of school that you have completed?  </w:t>
            </w:r>
          </w:p>
        </w:tc>
        <w:tc>
          <w:tcPr>
            <w:tcW w:w="1785" w:type="pct"/>
          </w:tcPr>
          <w:p w14:paraId="50C7D989" w14:textId="6B10A322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21.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What is the highest grade or level of school that you have completed?  </w:t>
            </w:r>
          </w:p>
        </w:tc>
        <w:tc>
          <w:tcPr>
            <w:tcW w:w="1390" w:type="pct"/>
          </w:tcPr>
          <w:p w14:paraId="740A84CD" w14:textId="096BB57E" w:rsidR="00EA2A20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E023EE">
              <w:rPr>
                <w:rFonts w:cs="Arial"/>
                <w:szCs w:val="18"/>
              </w:rPr>
              <w:t>Question is unchanged.</w:t>
            </w:r>
          </w:p>
        </w:tc>
      </w:tr>
      <w:tr w:rsidR="00F05538" w:rsidRPr="00453EFC" w14:paraId="71ABDB90" w14:textId="52959D3D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2DD7AEE2" w14:textId="3ED0E66D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30.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Are you Hispanic or Latino/a?  </w:t>
            </w:r>
          </w:p>
        </w:tc>
        <w:tc>
          <w:tcPr>
            <w:tcW w:w="1785" w:type="pct"/>
          </w:tcPr>
          <w:p w14:paraId="465CD032" w14:textId="4F327EB9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N/A </w:t>
            </w:r>
          </w:p>
        </w:tc>
        <w:tc>
          <w:tcPr>
            <w:tcW w:w="1390" w:type="pct"/>
          </w:tcPr>
          <w:p w14:paraId="50BE153C" w14:textId="456FFD1B" w:rsidR="00F05538" w:rsidRDefault="00F43428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Question was merged with Q22 (race question)</w:t>
            </w:r>
            <w:r w:rsidR="00512901">
              <w:rPr>
                <w:rFonts w:cs="Arial"/>
                <w:szCs w:val="18"/>
              </w:rPr>
              <w:t>.</w:t>
            </w:r>
          </w:p>
        </w:tc>
      </w:tr>
      <w:tr w:rsidR="00F05538" w:rsidRPr="00453EFC" w14:paraId="7550D2E3" w14:textId="2741841A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7730C692" w14:textId="13765CC0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31.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What is your race? Please select one or more.  </w:t>
            </w:r>
          </w:p>
        </w:tc>
        <w:tc>
          <w:tcPr>
            <w:tcW w:w="1785" w:type="pct"/>
          </w:tcPr>
          <w:p w14:paraId="253ECD25" w14:textId="036FB22F" w:rsidR="00F05538" w:rsidRPr="00453EFC" w:rsidRDefault="00F05538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22. </w:t>
            </w:r>
            <w:r w:rsidR="003920E2">
              <w:rPr>
                <w:rFonts w:cs="Arial"/>
                <w:szCs w:val="18"/>
              </w:rPr>
              <w:tab/>
            </w:r>
            <w:ins w:id="1" w:author="With, Sarah" w:date="2025-05-06T14:56:00Z">
              <w:r w:rsidR="002C4675" w:rsidRPr="00BA58D9">
                <w:rPr>
                  <w:rFonts w:cs="Arial"/>
                  <w:szCs w:val="18"/>
                </w:rPr>
                <w:t>What is your race or ethnicity?  Please mark one or more.</w:t>
              </w:r>
            </w:ins>
            <w:del w:id="2" w:author="With, Sarah" w:date="2025-05-06T14:56:00Z">
              <w:r w:rsidDel="002C4675">
                <w:rPr>
                  <w:rFonts w:cs="Arial"/>
                  <w:szCs w:val="18"/>
                </w:rPr>
                <w:delText>What is your race? Please choose one or more.</w:delText>
              </w:r>
            </w:del>
            <w:r>
              <w:rPr>
                <w:rFonts w:cs="Arial"/>
                <w:szCs w:val="18"/>
              </w:rPr>
              <w:t xml:space="preserve">  </w:t>
            </w:r>
          </w:p>
        </w:tc>
        <w:tc>
          <w:tcPr>
            <w:tcW w:w="1390" w:type="pct"/>
          </w:tcPr>
          <w:p w14:paraId="1775A31A" w14:textId="782782E3" w:rsidR="00F05538" w:rsidRDefault="002C4675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ins w:id="3" w:author="With, Sarah" w:date="2025-05-06T14:56:00Z">
              <w:r>
                <w:rPr>
                  <w:rFonts w:cs="Arial"/>
                  <w:szCs w:val="18"/>
                </w:rPr>
                <w:t xml:space="preserve">Question modified to reflect the combined race and ethnicity response </w:t>
              </w:r>
              <w:r>
                <w:rPr>
                  <w:rFonts w:cs="Arial"/>
                  <w:szCs w:val="18"/>
                </w:rPr>
                <w:lastRenderedPageBreak/>
                <w:t>categories.</w:t>
              </w:r>
              <w:r>
                <w:rPr>
                  <w:rFonts w:cs="Arial"/>
                  <w:szCs w:val="18"/>
                </w:rPr>
                <w:t xml:space="preserve"> </w:t>
              </w:r>
            </w:ins>
            <w:r w:rsidR="00F43428">
              <w:rPr>
                <w:rFonts w:cs="Arial"/>
                <w:szCs w:val="18"/>
              </w:rPr>
              <w:t>Additional response categories added.</w:t>
            </w:r>
          </w:p>
        </w:tc>
      </w:tr>
      <w:tr w:rsidR="00EA2A20" w:rsidRPr="00453EFC" w14:paraId="0AD5B354" w14:textId="16FEE521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6C575C2C" w14:textId="445F34B8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lastRenderedPageBreak/>
              <w:t xml:space="preserve">32.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What language do you mainly speak at home?  </w:t>
            </w:r>
          </w:p>
        </w:tc>
        <w:tc>
          <w:tcPr>
            <w:tcW w:w="1785" w:type="pct"/>
          </w:tcPr>
          <w:p w14:paraId="6E77F3ED" w14:textId="33E4C8FF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23.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What language do you mainly speak at home?  </w:t>
            </w:r>
          </w:p>
        </w:tc>
        <w:tc>
          <w:tcPr>
            <w:tcW w:w="1390" w:type="pct"/>
          </w:tcPr>
          <w:p w14:paraId="4BA8DDCE" w14:textId="32D8D122" w:rsidR="00EA2A20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C50D48">
              <w:rPr>
                <w:rFonts w:cs="Arial"/>
                <w:szCs w:val="18"/>
              </w:rPr>
              <w:t>Question is unchanged.</w:t>
            </w:r>
          </w:p>
        </w:tc>
      </w:tr>
      <w:tr w:rsidR="00EA2A20" w:rsidRPr="00453EFC" w14:paraId="000A5DB1" w14:textId="2852183B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063A8831" w14:textId="0D425262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33.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Did someone help you complete this survey?  </w:t>
            </w:r>
          </w:p>
        </w:tc>
        <w:tc>
          <w:tcPr>
            <w:tcW w:w="1785" w:type="pct"/>
          </w:tcPr>
          <w:p w14:paraId="0E87851D" w14:textId="20DF5C4D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24.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Did someone help you complete this survey?  </w:t>
            </w:r>
          </w:p>
        </w:tc>
        <w:tc>
          <w:tcPr>
            <w:tcW w:w="1390" w:type="pct"/>
          </w:tcPr>
          <w:p w14:paraId="70785497" w14:textId="061CE2DA" w:rsidR="00EA2A20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C50D48">
              <w:rPr>
                <w:rFonts w:cs="Arial"/>
                <w:szCs w:val="18"/>
              </w:rPr>
              <w:t>Question is unchanged.</w:t>
            </w:r>
          </w:p>
        </w:tc>
      </w:tr>
      <w:tr w:rsidR="00EA2A20" w:rsidRPr="00453EFC" w14:paraId="0EE0EFB0" w14:textId="535217CB" w:rsidTr="00F83F2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pct"/>
          </w:tcPr>
          <w:p w14:paraId="205758BB" w14:textId="0D28643E" w:rsidR="00EA2A20" w:rsidRPr="00453EFC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34.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How did that person help you?  </w:t>
            </w:r>
          </w:p>
        </w:tc>
        <w:tc>
          <w:tcPr>
            <w:tcW w:w="1785" w:type="pct"/>
          </w:tcPr>
          <w:p w14:paraId="51F3BE86" w14:textId="31BFA9BC" w:rsidR="00EA2A20" w:rsidRPr="00AA7709" w:rsidRDefault="00EA2A20" w:rsidP="00F83F21">
            <w:pPr>
              <w:pStyle w:val="TableListBullet1"/>
              <w:numPr>
                <w:ilvl w:val="0"/>
                <w:numId w:val="0"/>
              </w:numPr>
              <w:ind w:left="50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25. </w:t>
            </w:r>
            <w:r w:rsidR="003920E2">
              <w:rPr>
                <w:rFonts w:cs="Arial"/>
                <w:szCs w:val="18"/>
              </w:rPr>
              <w:tab/>
            </w:r>
            <w:r>
              <w:rPr>
                <w:rFonts w:cs="Arial"/>
                <w:szCs w:val="18"/>
              </w:rPr>
              <w:t xml:space="preserve">How did that person help you?  </w:t>
            </w:r>
          </w:p>
        </w:tc>
        <w:tc>
          <w:tcPr>
            <w:tcW w:w="1390" w:type="pct"/>
          </w:tcPr>
          <w:p w14:paraId="0F67B92A" w14:textId="71A7AC7A" w:rsidR="00EA2A20" w:rsidRDefault="00EA2A20" w:rsidP="00F83F21">
            <w:pPr>
              <w:pStyle w:val="TableListBullet1"/>
              <w:numPr>
                <w:ilvl w:val="0"/>
                <w:numId w:val="0"/>
              </w:numPr>
              <w:tabs>
                <w:tab w:val="left" w:pos="1574"/>
              </w:tabs>
              <w:ind w:lef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8"/>
              </w:rPr>
            </w:pPr>
            <w:r w:rsidRPr="00C50D48">
              <w:rPr>
                <w:rFonts w:cs="Arial"/>
                <w:szCs w:val="18"/>
              </w:rPr>
              <w:t>Question is unchanged.</w:t>
            </w:r>
          </w:p>
        </w:tc>
      </w:tr>
    </w:tbl>
    <w:p w14:paraId="0195F726" w14:textId="4F28CF8B" w:rsidR="004D35DA" w:rsidRPr="00453EFC" w:rsidRDefault="00F94BFF" w:rsidP="003F301E">
      <w:pPr>
        <w:ind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sectPr w:rsidR="004D35DA" w:rsidRPr="00453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F0FF" w14:textId="77777777" w:rsidR="00037A6B" w:rsidRDefault="00037A6B" w:rsidP="003F301E">
      <w:pPr>
        <w:spacing w:line="240" w:lineRule="auto"/>
      </w:pPr>
      <w:r>
        <w:separator/>
      </w:r>
    </w:p>
  </w:endnote>
  <w:endnote w:type="continuationSeparator" w:id="0">
    <w:p w14:paraId="4B2A5D18" w14:textId="77777777" w:rsidR="00037A6B" w:rsidRDefault="00037A6B" w:rsidP="003F3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9A794" w14:textId="77777777" w:rsidR="00037A6B" w:rsidRDefault="00037A6B" w:rsidP="003F301E">
      <w:pPr>
        <w:spacing w:line="240" w:lineRule="auto"/>
      </w:pPr>
      <w:r>
        <w:separator/>
      </w:r>
    </w:p>
  </w:footnote>
  <w:footnote w:type="continuationSeparator" w:id="0">
    <w:p w14:paraId="50264A28" w14:textId="77777777" w:rsidR="00037A6B" w:rsidRDefault="00037A6B" w:rsidP="003F30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E5F97"/>
    <w:multiLevelType w:val="multilevel"/>
    <w:tmpl w:val="E19E1F18"/>
    <w:lvl w:ilvl="0">
      <w:start w:val="1"/>
      <w:numFmt w:val="decimal"/>
      <w:pStyle w:val="ListNumber2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eastAsiaTheme="minorEastAsia" w:hAnsi="Times New Roman" w:cstheme="minorBidi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"/>
      <w:lvlJc w:val="left"/>
      <w:pPr>
        <w:tabs>
          <w:tab w:val="num" w:pos="2016"/>
        </w:tabs>
        <w:ind w:left="2016" w:hanging="57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position w:val="0"/>
        <w:sz w:val="24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29705852"/>
    <w:multiLevelType w:val="hybridMultilevel"/>
    <w:tmpl w:val="479A5FC2"/>
    <w:lvl w:ilvl="0" w:tplc="0CC2BDC4">
      <w:start w:val="1"/>
      <w:numFmt w:val="decimal"/>
      <w:lvlText w:val="%1."/>
      <w:lvlJc w:val="left"/>
      <w:pPr>
        <w:ind w:left="50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41245060"/>
    <w:multiLevelType w:val="hybridMultilevel"/>
    <w:tmpl w:val="8084A59E"/>
    <w:lvl w:ilvl="0" w:tplc="74FECEE0">
      <w:start w:val="1"/>
      <w:numFmt w:val="decimal"/>
      <w:lvlText w:val="%1."/>
      <w:lvlJc w:val="left"/>
      <w:pPr>
        <w:ind w:left="50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31D51"/>
    <w:multiLevelType w:val="hybridMultilevel"/>
    <w:tmpl w:val="9C4C855E"/>
    <w:lvl w:ilvl="0" w:tplc="59E2A918">
      <w:start w:val="1"/>
      <w:numFmt w:val="bullet"/>
      <w:pStyle w:val="TableListBullet1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C178B"/>
    <w:multiLevelType w:val="hybridMultilevel"/>
    <w:tmpl w:val="A97C76BE"/>
    <w:lvl w:ilvl="0" w:tplc="D46477C6">
      <w:start w:val="2"/>
      <w:numFmt w:val="decimal"/>
      <w:lvlText w:val="%1."/>
      <w:lvlJc w:val="left"/>
      <w:pPr>
        <w:ind w:left="50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755899">
    <w:abstractNumId w:val="3"/>
  </w:num>
  <w:num w:numId="2" w16cid:durableId="1833524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4974088">
    <w:abstractNumId w:val="1"/>
  </w:num>
  <w:num w:numId="4" w16cid:durableId="1128936604">
    <w:abstractNumId w:val="4"/>
  </w:num>
  <w:num w:numId="5" w16cid:durableId="117455630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th, Sarah">
    <w15:presenceInfo w15:providerId="AD" w15:userId="S::swith@rti.org::d128259a-d7a2-482a-acaa-d2fa0f2586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1E"/>
    <w:rsid w:val="00037A6B"/>
    <w:rsid w:val="000865B3"/>
    <w:rsid w:val="00090CCD"/>
    <w:rsid w:val="000B0686"/>
    <w:rsid w:val="000D2212"/>
    <w:rsid w:val="00116761"/>
    <w:rsid w:val="0012198D"/>
    <w:rsid w:val="00124906"/>
    <w:rsid w:val="00155043"/>
    <w:rsid w:val="001B20B3"/>
    <w:rsid w:val="001F7C92"/>
    <w:rsid w:val="00202F95"/>
    <w:rsid w:val="00206C9C"/>
    <w:rsid w:val="00267CDF"/>
    <w:rsid w:val="00272B4F"/>
    <w:rsid w:val="002A35E1"/>
    <w:rsid w:val="002A5EC3"/>
    <w:rsid w:val="002C3AEA"/>
    <w:rsid w:val="002C4675"/>
    <w:rsid w:val="002E4635"/>
    <w:rsid w:val="002F2B2C"/>
    <w:rsid w:val="003013FE"/>
    <w:rsid w:val="003055F6"/>
    <w:rsid w:val="003060D4"/>
    <w:rsid w:val="0032014B"/>
    <w:rsid w:val="00362727"/>
    <w:rsid w:val="00363AC1"/>
    <w:rsid w:val="0038571C"/>
    <w:rsid w:val="003920E2"/>
    <w:rsid w:val="00392BE5"/>
    <w:rsid w:val="00394337"/>
    <w:rsid w:val="003A3FE2"/>
    <w:rsid w:val="003B78D7"/>
    <w:rsid w:val="003C263C"/>
    <w:rsid w:val="003C429A"/>
    <w:rsid w:val="003D50E3"/>
    <w:rsid w:val="003F301E"/>
    <w:rsid w:val="004058A8"/>
    <w:rsid w:val="004169A6"/>
    <w:rsid w:val="00420E84"/>
    <w:rsid w:val="00453EFC"/>
    <w:rsid w:val="004B04C5"/>
    <w:rsid w:val="004B5CC0"/>
    <w:rsid w:val="004D35DA"/>
    <w:rsid w:val="004E0868"/>
    <w:rsid w:val="00512901"/>
    <w:rsid w:val="005A2AC0"/>
    <w:rsid w:val="005A30D6"/>
    <w:rsid w:val="005A4EC9"/>
    <w:rsid w:val="006A3B58"/>
    <w:rsid w:val="006B0246"/>
    <w:rsid w:val="00791AF5"/>
    <w:rsid w:val="007A4D24"/>
    <w:rsid w:val="007B03EF"/>
    <w:rsid w:val="007C0744"/>
    <w:rsid w:val="00813F2B"/>
    <w:rsid w:val="00872835"/>
    <w:rsid w:val="00896F39"/>
    <w:rsid w:val="008A554C"/>
    <w:rsid w:val="008B0ADC"/>
    <w:rsid w:val="008B2FF2"/>
    <w:rsid w:val="008B6D56"/>
    <w:rsid w:val="008C1306"/>
    <w:rsid w:val="008E1425"/>
    <w:rsid w:val="0091184F"/>
    <w:rsid w:val="00951921"/>
    <w:rsid w:val="0095689B"/>
    <w:rsid w:val="009A7F06"/>
    <w:rsid w:val="009B7184"/>
    <w:rsid w:val="00A00CA8"/>
    <w:rsid w:val="00A12537"/>
    <w:rsid w:val="00A24B78"/>
    <w:rsid w:val="00A37417"/>
    <w:rsid w:val="00A61A0F"/>
    <w:rsid w:val="00A64C6A"/>
    <w:rsid w:val="00AA7709"/>
    <w:rsid w:val="00AB4456"/>
    <w:rsid w:val="00AE2EE5"/>
    <w:rsid w:val="00AF479A"/>
    <w:rsid w:val="00B34BE5"/>
    <w:rsid w:val="00B5173E"/>
    <w:rsid w:val="00B57037"/>
    <w:rsid w:val="00B75545"/>
    <w:rsid w:val="00B80981"/>
    <w:rsid w:val="00B80F8C"/>
    <w:rsid w:val="00C03F1B"/>
    <w:rsid w:val="00C071BA"/>
    <w:rsid w:val="00C11CEF"/>
    <w:rsid w:val="00CA5252"/>
    <w:rsid w:val="00CB7DD2"/>
    <w:rsid w:val="00CC6062"/>
    <w:rsid w:val="00CD6426"/>
    <w:rsid w:val="00CE0001"/>
    <w:rsid w:val="00CE091A"/>
    <w:rsid w:val="00D71DC9"/>
    <w:rsid w:val="00DB4FB0"/>
    <w:rsid w:val="00DC209A"/>
    <w:rsid w:val="00DE3022"/>
    <w:rsid w:val="00E14A0E"/>
    <w:rsid w:val="00E262FB"/>
    <w:rsid w:val="00E65DF4"/>
    <w:rsid w:val="00EA2A20"/>
    <w:rsid w:val="00EC61AC"/>
    <w:rsid w:val="00EF734F"/>
    <w:rsid w:val="00F05538"/>
    <w:rsid w:val="00F43428"/>
    <w:rsid w:val="00F52069"/>
    <w:rsid w:val="00F52BFD"/>
    <w:rsid w:val="00F52DE8"/>
    <w:rsid w:val="00F809CC"/>
    <w:rsid w:val="00F83F21"/>
    <w:rsid w:val="00F94BFF"/>
    <w:rsid w:val="00FA6E93"/>
    <w:rsid w:val="00FE409F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83F9E"/>
  <w15:chartTrackingRefBased/>
  <w15:docId w15:val="{1A6AA192-9988-4C36-BE39-040407B8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01E"/>
    <w:pPr>
      <w:spacing w:after="0" w:line="288" w:lineRule="auto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0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9">
    <w:name w:val="heading 9"/>
    <w:aliases w:val="Table Title"/>
    <w:basedOn w:val="Heading1"/>
    <w:next w:val="Normal"/>
    <w:link w:val="Heading9Char"/>
    <w:uiPriority w:val="2"/>
    <w:qFormat/>
    <w:rsid w:val="003F301E"/>
    <w:pPr>
      <w:suppressAutoHyphens/>
      <w:spacing w:before="360" w:after="240"/>
      <w:ind w:firstLine="0"/>
      <w:jc w:val="center"/>
      <w:outlineLvl w:val="8"/>
    </w:pPr>
    <w:rPr>
      <w:rFonts w:ascii="Arial" w:eastAsia="Times New Roman" w:hAnsi="Arial" w:cs="Times New Roman"/>
      <w:b/>
      <w:bCs/>
      <w:color w:val="auto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aliases w:val="Table Title Char"/>
    <w:basedOn w:val="DefaultParagraphFont"/>
    <w:link w:val="Heading9"/>
    <w:uiPriority w:val="2"/>
    <w:rsid w:val="003F301E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Body">
    <w:name w:val="Table Body"/>
    <w:basedOn w:val="Normal"/>
    <w:uiPriority w:val="9"/>
    <w:qFormat/>
    <w:rsid w:val="003F301E"/>
    <w:pPr>
      <w:spacing w:line="240" w:lineRule="auto"/>
      <w:ind w:firstLine="0"/>
    </w:pPr>
    <w:rPr>
      <w:rFonts w:ascii="Arial" w:hAnsi="Arial"/>
      <w:sz w:val="18"/>
      <w:szCs w:val="20"/>
    </w:rPr>
  </w:style>
  <w:style w:type="paragraph" w:customStyle="1" w:styleId="TableColHeading">
    <w:name w:val="Table Col Heading"/>
    <w:basedOn w:val="TableBody"/>
    <w:uiPriority w:val="9"/>
    <w:qFormat/>
    <w:rsid w:val="003F301E"/>
    <w:pPr>
      <w:jc w:val="center"/>
    </w:pPr>
    <w:rPr>
      <w:b/>
    </w:rPr>
  </w:style>
  <w:style w:type="paragraph" w:customStyle="1" w:styleId="TableListBullet1">
    <w:name w:val="Table List Bullet 1"/>
    <w:basedOn w:val="Normal"/>
    <w:uiPriority w:val="9"/>
    <w:qFormat/>
    <w:rsid w:val="003F301E"/>
    <w:pPr>
      <w:numPr>
        <w:numId w:val="1"/>
      </w:numPr>
      <w:spacing w:line="240" w:lineRule="auto"/>
    </w:pPr>
    <w:rPr>
      <w:rFonts w:ascii="Arial" w:hAnsi="Arial"/>
      <w:sz w:val="18"/>
      <w:szCs w:val="20"/>
    </w:rPr>
  </w:style>
  <w:style w:type="table" w:styleId="TableGrid">
    <w:name w:val="Table Grid"/>
    <w:basedOn w:val="TableNormal"/>
    <w:uiPriority w:val="59"/>
    <w:rsid w:val="003F301E"/>
    <w:pPr>
      <w:spacing w:after="0" w:line="264" w:lineRule="auto"/>
    </w:pPr>
    <w:rPr>
      <w:rFonts w:ascii="Arial" w:eastAsia="Times New Roman" w:hAnsi="Arial" w:cs="Times New Roman"/>
      <w:sz w:val="24"/>
      <w:szCs w:val="24"/>
    </w:rPr>
    <w:tblPr>
      <w:tblBorders>
        <w:top w:val="single" w:sz="8" w:space="0" w:color="auto"/>
      </w:tblBorders>
      <w:tblCellMar>
        <w:top w:w="115" w:type="dxa"/>
        <w:left w:w="0" w:type="dxa"/>
        <w:bottom w:w="115" w:type="dxa"/>
        <w:right w:w="0" w:type="dxa"/>
      </w:tblCellMar>
    </w:tblPr>
    <w:tcPr>
      <w:tcMar>
        <w:top w:w="58" w:type="dxa"/>
        <w:bottom w:w="58" w:type="dxa"/>
        <w:right w:w="115" w:type="dxa"/>
      </w:tcMar>
    </w:tcPr>
    <w:tblStylePr w:type="firstRow">
      <w:tblPr/>
      <w:tcPr>
        <w:tcBorders>
          <w:top w:val="single" w:sz="8" w:space="0" w:color="auto"/>
          <w:bottom w:val="single" w:sz="8" w:space="0" w:color="auto"/>
        </w:tcBorders>
      </w:tcPr>
    </w:tblStylePr>
    <w:tblStylePr w:type="lastRow">
      <w:tblPr/>
      <w:tcPr>
        <w:tcBorders>
          <w:top w:val="nil"/>
        </w:tcBorders>
      </w:tcPr>
    </w:tblStylePr>
    <w:tblStylePr w:type="firstCol">
      <w:pPr>
        <w:jc w:val="left"/>
      </w:pPr>
    </w:tblStylePr>
  </w:style>
  <w:style w:type="character" w:customStyle="1" w:styleId="Heading1Char">
    <w:name w:val="Heading 1 Char"/>
    <w:basedOn w:val="DefaultParagraphFont"/>
    <w:link w:val="Heading1"/>
    <w:uiPriority w:val="9"/>
    <w:rsid w:val="003F30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791A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Number2">
    <w:name w:val="List Number 2"/>
    <w:basedOn w:val="Normal"/>
    <w:uiPriority w:val="99"/>
    <w:semiHidden/>
    <w:unhideWhenUsed/>
    <w:rsid w:val="00453EFC"/>
    <w:pPr>
      <w:keepNext/>
      <w:keepLines/>
      <w:numPr>
        <w:numId w:val="2"/>
      </w:numPr>
      <w:spacing w:before="360" w:after="120" w:line="240" w:lineRule="auto"/>
      <w:ind w:left="547" w:hanging="547"/>
    </w:pPr>
    <w:rPr>
      <w:szCs w:val="20"/>
    </w:rPr>
  </w:style>
  <w:style w:type="paragraph" w:styleId="Revision">
    <w:name w:val="Revision"/>
    <w:hidden/>
    <w:uiPriority w:val="99"/>
    <w:semiHidden/>
    <w:rsid w:val="000B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3AEA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3A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3AE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11CE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C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1CE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CEF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11C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1C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CE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CE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42v xmlns="b1c31c84-76ff-40fd-98d6-8c18671c6dba" xsi:nil="true"/>
    <Category xmlns="b1c31c84-76ff-40fd-98d6-8c18671c6dba" xsi:nil="true"/>
    <TaxCatchAll xmlns="7ee46c9d-248e-4f47-81a2-5866e46070ea"/>
    <Official_x0020_Deliverable xmlns="b1c31c84-76ff-40fd-98d6-8c18671c6dba">false</Official_x0020_Deliverable>
    <Status xmlns="b1c31c84-76ff-40fd-98d6-8c18671c6dba" xsi:nil="true"/>
    <lcf76f155ced4ddcb4097134ff3c332f xmlns="b1c31c84-76ff-40fd-98d6-8c18671c6dba">
      <Terms xmlns="http://schemas.microsoft.com/office/infopath/2007/PartnerControls"/>
    </lcf76f155ced4ddcb4097134ff3c332f>
    <Date_x0020_Sent_x0020_to_x0020_CMS xmlns="b1c31c84-76ff-40fd-98d6-8c18671c6dba" xsi:nil="true"/>
    <File_x0020_Name xmlns="b1c31c84-76ff-40fd-98d6-8c18671c6db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56679817242448AACB2A8EB2E02AB8" ma:contentTypeVersion="23" ma:contentTypeDescription="Create a new document." ma:contentTypeScope="" ma:versionID="43e9e4bd4a037268537155983ca66931">
  <xsd:schema xmlns:xsd="http://www.w3.org/2001/XMLSchema" xmlns:xs="http://www.w3.org/2001/XMLSchema" xmlns:p="http://schemas.microsoft.com/office/2006/metadata/properties" xmlns:ns2="b1c31c84-76ff-40fd-98d6-8c18671c6dba" xmlns:ns3="c40da38a-b6d3-44b7-b9ec-a65211627d1a" xmlns:ns4="7ee46c9d-248e-4f47-81a2-5866e46070ea" targetNamespace="http://schemas.microsoft.com/office/2006/metadata/properties" ma:root="true" ma:fieldsID="ec86805877666e22c7a208249558dc1e" ns2:_="" ns3:_="" ns4:_="">
    <xsd:import namespace="b1c31c84-76ff-40fd-98d6-8c18671c6dba"/>
    <xsd:import namespace="c40da38a-b6d3-44b7-b9ec-a65211627d1a"/>
    <xsd:import namespace="7ee46c9d-248e-4f47-81a2-5866e46070ea"/>
    <xsd:element name="properties">
      <xsd:complexType>
        <xsd:sequence>
          <xsd:element name="documentManagement">
            <xsd:complexType>
              <xsd:all>
                <xsd:element ref="ns2:Date_x0020_Sent_x0020_to_x0020_CMS" minOccurs="0"/>
                <xsd:element ref="ns2:Category" minOccurs="0"/>
                <xsd:element ref="ns2:File_x0020_Name" minOccurs="0"/>
                <xsd:element ref="ns2:Status" minOccurs="0"/>
                <xsd:element ref="ns2:Official_x0020_Deliverable" minOccurs="0"/>
                <xsd:element ref="ns2:j42v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31c84-76ff-40fd-98d6-8c18671c6dba" elementFormDefault="qualified">
    <xsd:import namespace="http://schemas.microsoft.com/office/2006/documentManagement/types"/>
    <xsd:import namespace="http://schemas.microsoft.com/office/infopath/2007/PartnerControls"/>
    <xsd:element name="Date_x0020_Sent_x0020_to_x0020_CMS" ma:index="4" nillable="true" ma:displayName="Date Sent to CMS" ma:format="DateOnly" ma:internalName="Date_x0020_Sent_x0020_to_x0020_CMS" ma:readOnly="false">
      <xsd:simpleType>
        <xsd:restriction base="dms:DateTime"/>
      </xsd:simpleType>
    </xsd:element>
    <xsd:element name="Category" ma:index="5" nillable="true" ma:displayName="Category" ma:internalName="Category" ma:readOnly="false">
      <xsd:simpleType>
        <xsd:restriction base="dms:Text">
          <xsd:maxLength value="255"/>
        </xsd:restriction>
      </xsd:simpleType>
    </xsd:element>
    <xsd:element name="File_x0020_Name" ma:index="6" nillable="true" ma:displayName="File Name" ma:internalName="File_x0020_Name" ma:readOnly="false">
      <xsd:simpleType>
        <xsd:restriction base="dms:Text">
          <xsd:maxLength value="255"/>
        </xsd:restriction>
      </xsd:simpleType>
    </xsd:element>
    <xsd:element name="Status" ma:index="7" nillable="true" ma:displayName="Status" ma:internalName="Status" ma:readOnly="false">
      <xsd:simpleType>
        <xsd:restriction base="dms:Text">
          <xsd:maxLength value="255"/>
        </xsd:restriction>
      </xsd:simpleType>
    </xsd:element>
    <xsd:element name="Official_x0020_Deliverable" ma:index="8" nillable="true" ma:displayName="Official Deliverable" ma:default="0" ma:internalName="Official_x0020_Deliverable" ma:readOnly="false">
      <xsd:simpleType>
        <xsd:restriction base="dms:Boolean"/>
      </xsd:simpleType>
    </xsd:element>
    <xsd:element name="j42v" ma:index="9" nillable="true" ma:displayName="Text" ma:internalName="j42v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717ef87-b198-4e8e-a219-eaced2cf0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da38a-b6d3-44b7-b9ec-a65211627d1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46c9d-248e-4f47-81a2-5866e46070e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33ba9179-6730-4e28-a676-ce8e520890dc}" ma:internalName="TaxCatchAll" ma:showField="CatchAllData" ma:web="7ee46c9d-248e-4f47-81a2-5866e46070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A03D3-4548-460E-85CB-5843E1F50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E19BB-0062-4D9B-B4FC-CE7FCCD5C9C3}">
  <ds:schemaRefs>
    <ds:schemaRef ds:uri="http://purl.org/dc/elements/1.1/"/>
    <ds:schemaRef ds:uri="http://schemas.microsoft.com/office/2006/metadata/properties"/>
    <ds:schemaRef ds:uri="7ee46c9d-248e-4f47-81a2-5866e46070ea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40da38a-b6d3-44b7-b9ec-a65211627d1a"/>
    <ds:schemaRef ds:uri="http://schemas.microsoft.com/office/2006/documentManagement/types"/>
    <ds:schemaRef ds:uri="b1c31c84-76ff-40fd-98d6-8c18671c6db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567721-0F9E-4F11-941C-511021E75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c31c84-76ff-40fd-98d6-8c18671c6dba"/>
    <ds:schemaRef ds:uri="c40da38a-b6d3-44b7-b9ec-a65211627d1a"/>
    <ds:schemaRef ds:uri="7ee46c9d-248e-4f47-81a2-5866e4607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F3860-5E8C-4526-BDB1-5115EB19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Anhang Price</dc:creator>
  <cp:keywords/>
  <dc:description/>
  <cp:lastModifiedBy>With, Sarah</cp:lastModifiedBy>
  <cp:revision>3</cp:revision>
  <dcterms:created xsi:type="dcterms:W3CDTF">2025-02-18T21:25:00Z</dcterms:created>
  <dcterms:modified xsi:type="dcterms:W3CDTF">2025-05-06T18:56:00Z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0x0101008856679817242448AACB2A8EB2E02AB8</vt:lpwstr>
  </property>
</Properties>
</file>